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5E8E" w14:textId="04C6046C" w:rsidR="00AD7505" w:rsidRPr="009175B3" w:rsidRDefault="00A46ACF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 xml:space="preserve">V </w:t>
      </w:r>
      <w:r w:rsidR="00AD7505"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3CBE646C" w14:textId="75D5B777" w:rsidR="00AD7505" w:rsidRPr="009175B3" w:rsidRDefault="00A0093D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>na „</w:t>
      </w:r>
      <w:r w:rsidR="00145EF0" w:rsidRPr="00145EF0">
        <w:rPr>
          <w:rFonts w:ascii="Arial Narrow" w:hAnsi="Arial Narrow" w:cs="Calibri"/>
          <w:b/>
          <w:bCs/>
          <w:sz w:val="30"/>
          <w:szCs w:val="30"/>
        </w:rPr>
        <w:t xml:space="preserve">Upgrade </w:t>
      </w:r>
      <w:proofErr w:type="spellStart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>personalizačného</w:t>
      </w:r>
      <w:proofErr w:type="spellEnd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 xml:space="preserve"> zariadenia </w:t>
      </w:r>
      <w:proofErr w:type="spellStart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>Datacard</w:t>
      </w:r>
      <w:proofErr w:type="spellEnd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 xml:space="preserve"> MX6000</w:t>
      </w:r>
      <w:r w:rsidR="00DB7A1A" w:rsidRPr="00DB7A1A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13C773FF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DB7A1A" w:rsidRPr="00DB7A1A">
        <w:t xml:space="preserve"> </w:t>
      </w:r>
      <w:r w:rsidR="00A50148" w:rsidRPr="00A50148">
        <w:rPr>
          <w:rFonts w:ascii="Arial Narrow" w:hAnsi="Arial Narrow" w:cs="Calibri"/>
          <w:b/>
          <w:sz w:val="22"/>
          <w:szCs w:val="22"/>
        </w:rPr>
        <w:t xml:space="preserve">Upgrade </w:t>
      </w:r>
      <w:proofErr w:type="spellStart"/>
      <w:r w:rsidR="00A50148" w:rsidRPr="00A50148">
        <w:rPr>
          <w:rFonts w:ascii="Arial Narrow" w:hAnsi="Arial Narrow" w:cs="Calibri"/>
          <w:b/>
          <w:sz w:val="22"/>
          <w:szCs w:val="22"/>
        </w:rPr>
        <w:t>personalizačného</w:t>
      </w:r>
      <w:proofErr w:type="spellEnd"/>
      <w:r w:rsidR="00A50148" w:rsidRPr="00A50148">
        <w:rPr>
          <w:rFonts w:ascii="Arial Narrow" w:hAnsi="Arial Narrow" w:cs="Calibri"/>
          <w:b/>
          <w:sz w:val="22"/>
          <w:szCs w:val="22"/>
        </w:rPr>
        <w:t xml:space="preserve"> zariadenia </w:t>
      </w:r>
      <w:proofErr w:type="spellStart"/>
      <w:r w:rsidR="00A50148" w:rsidRPr="00A50148">
        <w:rPr>
          <w:rFonts w:ascii="Arial Narrow" w:hAnsi="Arial Narrow" w:cs="Calibri"/>
          <w:b/>
          <w:sz w:val="22"/>
          <w:szCs w:val="22"/>
        </w:rPr>
        <w:t>Datacard</w:t>
      </w:r>
      <w:proofErr w:type="spellEnd"/>
      <w:r w:rsidR="00A50148" w:rsidRPr="00A50148">
        <w:rPr>
          <w:rFonts w:ascii="Arial Narrow" w:hAnsi="Arial Narrow" w:cs="Calibri"/>
          <w:b/>
          <w:sz w:val="22"/>
          <w:szCs w:val="22"/>
        </w:rPr>
        <w:t xml:space="preserve"> MX6000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>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25111C5C" w14:textId="5E72A75F" w:rsidR="00CD5822" w:rsidRDefault="00CD5822" w:rsidP="00CD5822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567" w:firstLine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Predmetom tejto zmluvy je záväzok Predávajúceho dodať Kupujúcemu </w:t>
      </w:r>
      <w:r w:rsidR="001E6D6C">
        <w:rPr>
          <w:rFonts w:ascii="Arial Narrow" w:hAnsi="Arial Narrow"/>
          <w:sz w:val="22"/>
          <w:szCs w:val="22"/>
        </w:rPr>
        <w:t>HW a SW určený</w:t>
      </w:r>
      <w:r w:rsidR="001E6D6C" w:rsidRPr="001E6D6C">
        <w:rPr>
          <w:rFonts w:ascii="Arial Narrow" w:hAnsi="Arial Narrow"/>
          <w:sz w:val="22"/>
          <w:szCs w:val="22"/>
        </w:rPr>
        <w:t xml:space="preserve"> pre upgrade jedného </w:t>
      </w:r>
      <w:proofErr w:type="spellStart"/>
      <w:r w:rsidR="001E6D6C" w:rsidRPr="001E6D6C">
        <w:rPr>
          <w:rFonts w:ascii="Arial Narrow" w:hAnsi="Arial Narrow"/>
          <w:sz w:val="22"/>
          <w:szCs w:val="22"/>
        </w:rPr>
        <w:t>personalizačného</w:t>
      </w:r>
      <w:proofErr w:type="spellEnd"/>
      <w:r w:rsidR="001E6D6C" w:rsidRPr="001E6D6C">
        <w:rPr>
          <w:rFonts w:ascii="Arial Narrow" w:hAnsi="Arial Narrow"/>
          <w:sz w:val="22"/>
          <w:szCs w:val="22"/>
        </w:rPr>
        <w:t xml:space="preserve"> zariadenia </w:t>
      </w:r>
      <w:proofErr w:type="spellStart"/>
      <w:r w:rsidR="001E6D6C" w:rsidRPr="001E6D6C">
        <w:rPr>
          <w:rFonts w:ascii="Arial Narrow" w:hAnsi="Arial Narrow"/>
          <w:sz w:val="22"/>
          <w:szCs w:val="22"/>
        </w:rPr>
        <w:t>Datacard</w:t>
      </w:r>
      <w:proofErr w:type="spellEnd"/>
      <w:r w:rsidR="001E6D6C" w:rsidRPr="001E6D6C">
        <w:rPr>
          <w:rFonts w:ascii="Arial Narrow" w:hAnsi="Arial Narrow"/>
          <w:sz w:val="22"/>
          <w:szCs w:val="22"/>
        </w:rPr>
        <w:t xml:space="preserve"> MX6000 na </w:t>
      </w:r>
      <w:proofErr w:type="spellStart"/>
      <w:r w:rsidR="001E6D6C" w:rsidRPr="001E6D6C">
        <w:rPr>
          <w:rFonts w:ascii="Arial Narrow" w:hAnsi="Arial Narrow"/>
          <w:sz w:val="22"/>
          <w:szCs w:val="22"/>
        </w:rPr>
        <w:t>Datacard</w:t>
      </w:r>
      <w:proofErr w:type="spellEnd"/>
      <w:r w:rsidR="001E6D6C" w:rsidRPr="001E6D6C">
        <w:rPr>
          <w:rFonts w:ascii="Arial Narrow" w:hAnsi="Arial Narrow"/>
          <w:sz w:val="22"/>
          <w:szCs w:val="22"/>
        </w:rPr>
        <w:t xml:space="preserve"> MX6100 a posilnenie čipovej personalizácie potrebnej pre vydávanie novej generácie občianskych preukazov</w:t>
      </w:r>
      <w:r>
        <w:rPr>
          <w:rFonts w:ascii="Arial Narrow" w:hAnsi="Arial Narrow"/>
          <w:sz w:val="22"/>
          <w:szCs w:val="22"/>
          <w:lang w:eastAsia="sk-SK"/>
        </w:rPr>
        <w:t>,</w:t>
      </w:r>
      <w:r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 </w:t>
      </w:r>
      <w:r>
        <w:rPr>
          <w:rFonts w:ascii="Arial Narrow" w:hAnsi="Arial Narrow"/>
          <w:sz w:val="22"/>
          <w:szCs w:val="22"/>
          <w:lang w:eastAsia="sk-SK"/>
        </w:rPr>
        <w:t>(ďalej len „tovar“)</w:t>
      </w:r>
      <w:r>
        <w:rPr>
          <w:rFonts w:ascii="Arial Narrow" w:hAnsi="Arial Narrow"/>
          <w:sz w:val="22"/>
          <w:szCs w:val="22"/>
        </w:rPr>
        <w:t xml:space="preserve"> v súlade s opisom predmetu zákazky a vlastným návrhom plnenia predmetu zákazky, predloženým Predávajúcim v rámci verejného obstarávania, ktoré spolu </w:t>
      </w:r>
      <w:r>
        <w:rPr>
          <w:rFonts w:ascii="Arial Narrow" w:hAnsi="Arial Narrow"/>
          <w:sz w:val="22"/>
          <w:szCs w:val="22"/>
          <w:shd w:val="clear" w:color="auto" w:fill="FFFFFF"/>
        </w:rPr>
        <w:t>tvoria prílohu č. 1 tejto zmluvy</w:t>
      </w:r>
      <w:r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36245612" w14:textId="28E66A6A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0303C2">
        <w:rPr>
          <w:rFonts w:ascii="Arial Narrow" w:hAnsi="Arial Narrow" w:cs="Calibri"/>
          <w:sz w:val="22"/>
          <w:szCs w:val="22"/>
        </w:rPr>
        <w:t xml:space="preserve"> </w:t>
      </w:r>
      <w:r w:rsidR="00A50148" w:rsidRPr="00A50148">
        <w:rPr>
          <w:rFonts w:ascii="Arial Narrow" w:hAnsi="Arial Narrow" w:cs="Calibri"/>
          <w:sz w:val="22"/>
          <w:szCs w:val="22"/>
          <w:highlight w:val="yellow"/>
        </w:rPr>
        <w:t xml:space="preserve">šiestich </w:t>
      </w:r>
      <w:r w:rsidR="00DD3E0A" w:rsidRPr="00A50148">
        <w:rPr>
          <w:rFonts w:ascii="Arial Narrow" w:hAnsi="Arial Narrow" w:cs="Calibri"/>
          <w:sz w:val="22"/>
          <w:szCs w:val="22"/>
          <w:highlight w:val="yellow"/>
        </w:rPr>
        <w:t>(</w:t>
      </w:r>
      <w:r w:rsidR="00A50148" w:rsidRPr="00A50148">
        <w:rPr>
          <w:rFonts w:ascii="Arial Narrow" w:hAnsi="Arial Narrow" w:cs="Calibri"/>
          <w:sz w:val="22"/>
          <w:szCs w:val="22"/>
          <w:highlight w:val="yellow"/>
        </w:rPr>
        <w:t>6</w:t>
      </w:r>
      <w:r w:rsidR="00DD3E0A" w:rsidRPr="00A50148">
        <w:rPr>
          <w:rFonts w:ascii="Arial Narrow" w:hAnsi="Arial Narrow" w:cs="Calibri"/>
          <w:sz w:val="22"/>
          <w:szCs w:val="22"/>
          <w:highlight w:val="yellow"/>
        </w:rPr>
        <w:t>)</w:t>
      </w:r>
      <w:r w:rsidR="00DB390D" w:rsidRPr="00A50148">
        <w:rPr>
          <w:rFonts w:ascii="Arial Narrow" w:hAnsi="Arial Narrow" w:cs="Calibri"/>
          <w:sz w:val="22"/>
          <w:szCs w:val="22"/>
          <w:highlight w:val="yellow"/>
        </w:rPr>
        <w:t xml:space="preserve"> mesiacov</w:t>
      </w:r>
      <w:r w:rsidR="00DB390D">
        <w:rPr>
          <w:rFonts w:ascii="Arial Narrow" w:hAnsi="Arial Narrow" w:cs="Calibri"/>
          <w:sz w:val="22"/>
          <w:szCs w:val="22"/>
        </w:rPr>
        <w:t xml:space="preserve">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1E1BD105" w:rsidR="00BB3C12" w:rsidRPr="00A50148" w:rsidRDefault="00FC2417" w:rsidP="00D04E3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50148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50148">
        <w:rPr>
          <w:rFonts w:ascii="Arial Narrow" w:hAnsi="Arial Narrow" w:cs="Calibri"/>
          <w:sz w:val="22"/>
          <w:szCs w:val="22"/>
        </w:rPr>
        <w:t>tovaru</w:t>
      </w:r>
      <w:r w:rsidRPr="00A50148">
        <w:rPr>
          <w:rFonts w:ascii="Arial Narrow" w:hAnsi="Arial Narrow" w:cs="Calibri"/>
          <w:sz w:val="22"/>
          <w:szCs w:val="22"/>
        </w:rPr>
        <w:t xml:space="preserve"> </w:t>
      </w:r>
      <w:r w:rsidR="006978DA" w:rsidRPr="00A50148">
        <w:rPr>
          <w:rFonts w:ascii="Arial Narrow" w:hAnsi="Arial Narrow" w:cs="Calibri"/>
          <w:sz w:val="22"/>
          <w:szCs w:val="22"/>
        </w:rPr>
        <w:t>je</w:t>
      </w:r>
      <w:r w:rsidR="00DB390D" w:rsidRPr="00A50148">
        <w:rPr>
          <w:rFonts w:ascii="Arial Narrow" w:hAnsi="Arial Narrow" w:cs="Calibri"/>
          <w:sz w:val="22"/>
          <w:szCs w:val="22"/>
        </w:rPr>
        <w:t xml:space="preserve"> </w:t>
      </w:r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 xml:space="preserve">Ministerstvo vnútra SR, Národné </w:t>
      </w:r>
      <w:proofErr w:type="spellStart"/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>personalizačné</w:t>
      </w:r>
      <w:proofErr w:type="spellEnd"/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 xml:space="preserve"> centrum Ministerstva vnútra Slovenskej republiky</w:t>
      </w:r>
      <w:r w:rsidR="00DB390D" w:rsidRPr="00A50148">
        <w:rPr>
          <w:rFonts w:ascii="Arial Narrow" w:hAnsi="Arial Narrow" w:cs="Calibri"/>
          <w:sz w:val="22"/>
          <w:szCs w:val="22"/>
        </w:rPr>
        <w:t>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18A60EA9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>funkčný, bez zjavných</w:t>
      </w:r>
      <w:r w:rsidR="00DB7A1A">
        <w:rPr>
          <w:rFonts w:ascii="Arial Narrow" w:hAnsi="Arial Narrow"/>
          <w:sz w:val="22"/>
          <w:szCs w:val="22"/>
        </w:rPr>
        <w:t xml:space="preserve"> </w:t>
      </w:r>
      <w:r w:rsidR="000E29B4">
        <w:rPr>
          <w:rFonts w:ascii="Arial Narrow" w:hAnsi="Arial Narrow"/>
          <w:sz w:val="22"/>
          <w:szCs w:val="22"/>
        </w:rPr>
        <w:t>vád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03621FD2" w14:textId="131346D7" w:rsidR="00CB3120" w:rsidRPr="00DB7A1A" w:rsidRDefault="00D31FF3" w:rsidP="00DB7A1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>Predá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vajúci sa zaväzuje uskutočniť v priestoroch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júceho školenie zamestnancov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>júceho v slovenskom jazyku, resp. česk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om jazyku pre prevádzku tovaru. Predávajúci si nebude od Kupujúceho </w:t>
      </w:r>
      <w:r w:rsidR="00DB7A1A" w:rsidRPr="00DB7A1A">
        <w:rPr>
          <w:rFonts w:ascii="Arial Narrow" w:hAnsi="Arial Narrow" w:cs="Calibri"/>
          <w:sz w:val="22"/>
          <w:szCs w:val="22"/>
        </w:rPr>
        <w:t xml:space="preserve"> nárokovať úhradu za vykonanie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školenia</w:t>
      </w:r>
      <w:r w:rsidR="00DB7A1A" w:rsidRPr="00DB7A1A">
        <w:rPr>
          <w:rFonts w:ascii="Arial Narrow" w:hAnsi="Arial Narrow" w:cs="Calibri"/>
          <w:sz w:val="22"/>
          <w:szCs w:val="22"/>
        </w:rPr>
        <w:t>,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Predávajúcim pr</w:t>
      </w:r>
      <w:r w:rsidR="00E772AA" w:rsidRPr="00DB7A1A">
        <w:rPr>
          <w:rFonts w:ascii="Arial Narrow" w:hAnsi="Arial Narrow" w:cs="Calibri"/>
          <w:sz w:val="22"/>
          <w:szCs w:val="22"/>
        </w:rPr>
        <w:t>edložená cenová ponuka už zohľadňuje v celkovej cene na predmet zákazky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 takto </w:t>
      </w:r>
      <w:r w:rsidR="00E772AA" w:rsidRPr="00DB7A1A">
        <w:rPr>
          <w:rFonts w:ascii="Arial Narrow" w:hAnsi="Arial Narrow" w:cs="Calibri"/>
          <w:sz w:val="22"/>
          <w:szCs w:val="22"/>
        </w:rPr>
        <w:t>zabezpečené školenie</w:t>
      </w:r>
      <w:r w:rsidR="002E1B9E" w:rsidRPr="00DB7A1A">
        <w:rPr>
          <w:rFonts w:ascii="Arial Narrow" w:hAnsi="Arial Narrow" w:cs="Calibri"/>
          <w:sz w:val="22"/>
          <w:szCs w:val="22"/>
        </w:rPr>
        <w:t xml:space="preserve"> pre dodaný tovar. 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</w:t>
      </w:r>
    </w:p>
    <w:p w14:paraId="666B6B51" w14:textId="77777777" w:rsidR="00BB427D" w:rsidRPr="00DB7A1A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 xml:space="preserve">Vlastnícke právo k dodanému </w:t>
      </w:r>
      <w:r w:rsidR="00396F86" w:rsidRPr="00DB7A1A">
        <w:rPr>
          <w:rFonts w:ascii="Arial Narrow" w:hAnsi="Arial Narrow" w:cs="Calibri"/>
          <w:sz w:val="22"/>
          <w:szCs w:val="22"/>
        </w:rPr>
        <w:t xml:space="preserve">tovaru </w:t>
      </w:r>
      <w:r w:rsidRPr="00DB7A1A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Pr="00DB7A1A">
        <w:rPr>
          <w:rFonts w:ascii="Arial Narrow" w:hAnsi="Arial Narrow" w:cs="Calibri"/>
          <w:sz w:val="22"/>
          <w:szCs w:val="22"/>
        </w:rPr>
        <w:t xml:space="preserve">júceho dňom jeho dodania a prevzatia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="007A08E0" w:rsidRPr="00DB7A1A">
        <w:rPr>
          <w:rFonts w:ascii="Arial Narrow" w:hAnsi="Arial Narrow" w:cs="Calibri"/>
          <w:sz w:val="22"/>
          <w:szCs w:val="22"/>
        </w:rPr>
        <w:t xml:space="preserve">júcim na základe </w:t>
      </w:r>
      <w:r w:rsidRPr="00DB7A1A">
        <w:rPr>
          <w:rFonts w:ascii="Arial Narrow" w:hAnsi="Arial Narrow" w:cs="Calibri"/>
          <w:sz w:val="22"/>
          <w:szCs w:val="22"/>
        </w:rPr>
        <w:t xml:space="preserve">dodacieho listu vyhotoveného </w:t>
      </w:r>
      <w:r w:rsidR="00D31FF3" w:rsidRPr="00DB7A1A">
        <w:rPr>
          <w:rFonts w:ascii="Arial Narrow" w:hAnsi="Arial Narrow" w:cs="Calibri"/>
          <w:sz w:val="22"/>
          <w:szCs w:val="22"/>
        </w:rPr>
        <w:t>Predá</w:t>
      </w:r>
      <w:r w:rsidRPr="00DB7A1A">
        <w:rPr>
          <w:rFonts w:ascii="Arial Narrow" w:hAnsi="Arial Narrow" w:cs="Calibri"/>
          <w:sz w:val="22"/>
          <w:szCs w:val="22"/>
        </w:rPr>
        <w:t>vajúcim</w:t>
      </w:r>
      <w:r w:rsidR="00B33C17" w:rsidRPr="00DB7A1A">
        <w:rPr>
          <w:rFonts w:ascii="Arial Narrow" w:hAnsi="Arial Narrow" w:cs="Calibri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</w:t>
      </w:r>
      <w:r w:rsidRPr="00B5783D">
        <w:rPr>
          <w:rFonts w:ascii="Arial Narrow" w:hAnsi="Arial Narrow" w:cs="Arial"/>
          <w:sz w:val="22"/>
          <w:szCs w:val="22"/>
        </w:rPr>
        <w:t xml:space="preserve">osoby, </w:t>
      </w:r>
      <w:r w:rsidR="00D31FF3" w:rsidRPr="00B5783D">
        <w:rPr>
          <w:rFonts w:ascii="Arial Narrow" w:hAnsi="Arial Narrow" w:cs="Arial"/>
          <w:sz w:val="22"/>
          <w:szCs w:val="22"/>
        </w:rPr>
        <w:t>Predá</w:t>
      </w:r>
      <w:r w:rsidRPr="00B5783D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B5783D">
        <w:rPr>
          <w:rFonts w:ascii="Arial Narrow" w:hAnsi="Arial Narrow" w:cs="Arial"/>
          <w:sz w:val="22"/>
          <w:szCs w:val="22"/>
        </w:rPr>
        <w:t>Kupu</w:t>
      </w:r>
      <w:r w:rsidRPr="00B5783D">
        <w:rPr>
          <w:rFonts w:ascii="Arial Narrow" w:hAnsi="Arial Narrow" w:cs="Arial"/>
          <w:sz w:val="22"/>
          <w:szCs w:val="22"/>
        </w:rPr>
        <w:t>júci nadobudnutím vlastníctva k tovaru získa aj všetky oprávnenia a licencie na takého práva. V prípade,</w:t>
      </w:r>
      <w:r w:rsidRPr="00DA18D3">
        <w:rPr>
          <w:rFonts w:ascii="Arial Narrow" w:hAnsi="Arial Narrow" w:cs="Arial"/>
          <w:sz w:val="22"/>
          <w:szCs w:val="22"/>
        </w:rPr>
        <w:t xml:space="preserve">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5ADDBAF6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675E518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170ED3C6" w14:textId="714B75D7" w:rsidR="00925AA8" w:rsidRPr="00315D9E" w:rsidRDefault="00925AA8" w:rsidP="00DB7A1A">
      <w:pPr>
        <w:pStyle w:val="CTL"/>
        <w:numPr>
          <w:ilvl w:val="0"/>
          <w:numId w:val="0"/>
        </w:numPr>
        <w:spacing w:after="24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64C282C8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del w:id="0" w:author="Martina Hlavová" w:date="2023-02-14T13:11:00Z">
        <w:r w:rsidR="00487DF6" w:rsidRPr="00330608" w:rsidDel="00E77D81">
          <w:rPr>
            <w:rFonts w:ascii="Arial Narrow" w:hAnsi="Arial Narrow"/>
            <w:sz w:val="22"/>
            <w:szCs w:val="22"/>
          </w:rPr>
          <w:delText xml:space="preserve">, vrátane označenia čísla zmluvy podľa evidencie </w:delText>
        </w:r>
        <w:r w:rsidR="00D31FF3" w:rsidRPr="00330608" w:rsidDel="00E77D81">
          <w:rPr>
            <w:rFonts w:ascii="Arial Narrow" w:hAnsi="Arial Narrow"/>
            <w:sz w:val="22"/>
            <w:szCs w:val="22"/>
          </w:rPr>
          <w:delText>Kupu</w:delText>
        </w:r>
        <w:r w:rsidR="00487DF6" w:rsidRPr="00330608" w:rsidDel="00E77D81">
          <w:rPr>
            <w:rFonts w:ascii="Arial Narrow" w:hAnsi="Arial Narrow"/>
            <w:sz w:val="22"/>
            <w:szCs w:val="22"/>
          </w:rPr>
          <w:delText>júceho</w:delText>
        </w:r>
        <w:r w:rsidR="006B7749" w:rsidRPr="008F0917" w:rsidDel="00E77D81">
          <w:rPr>
            <w:rFonts w:ascii="Arial Narrow" w:hAnsi="Arial Narrow" w:cs="Arial"/>
            <w:sz w:val="22"/>
            <w:szCs w:val="22"/>
            <w:lang w:eastAsia="sk-SK"/>
          </w:rPr>
          <w:delText xml:space="preserve"> </w:delText>
        </w:r>
        <w:r w:rsidR="00A747AE" w:rsidRPr="008F0917" w:rsidDel="00E77D81">
          <w:rPr>
            <w:rFonts w:ascii="Arial Narrow" w:hAnsi="Arial Narrow" w:cs="Arial"/>
            <w:sz w:val="22"/>
            <w:szCs w:val="22"/>
            <w:lang w:eastAsia="sk-SK"/>
          </w:rPr>
          <w:delText xml:space="preserve">informáciu, že </w:delText>
        </w:r>
        <w:r w:rsidR="00325925" w:rsidRPr="008F0917" w:rsidDel="00E77D81">
          <w:rPr>
            <w:rFonts w:ascii="Arial Narrow" w:hAnsi="Arial Narrow"/>
            <w:sz w:val="22"/>
            <w:szCs w:val="22"/>
          </w:rPr>
          <w:delText>p</w:delText>
        </w:r>
        <w:r w:rsidR="0013191C" w:rsidRPr="008F0917" w:rsidDel="00E77D81">
          <w:rPr>
            <w:rFonts w:ascii="Arial Narrow" w:hAnsi="Arial Narrow"/>
            <w:sz w:val="22"/>
            <w:szCs w:val="22"/>
          </w:rPr>
          <w:delText xml:space="preserve">rojekt je </w:delText>
        </w:r>
        <w:r w:rsidR="0013191C" w:rsidRPr="00B5783D" w:rsidDel="00E77D81">
          <w:rPr>
            <w:rFonts w:ascii="Arial Narrow" w:hAnsi="Arial Narrow"/>
            <w:sz w:val="22"/>
            <w:szCs w:val="22"/>
          </w:rPr>
          <w:delText>spolufinancovaný Európskou úniou z Fondu pre vnútornú bezpečnosť</w:delText>
        </w:r>
        <w:r w:rsidR="004F5089" w:rsidRPr="00B5783D" w:rsidDel="00E77D81">
          <w:rPr>
            <w:rFonts w:ascii="Arial Narrow" w:hAnsi="Arial Narrow"/>
            <w:sz w:val="22"/>
            <w:szCs w:val="22"/>
          </w:rPr>
          <w:delText xml:space="preserve"> v rámci</w:delText>
        </w:r>
        <w:r w:rsidR="0013191C" w:rsidRPr="00B5783D" w:rsidDel="00E77D81">
          <w:rPr>
            <w:rFonts w:ascii="Arial Narrow" w:hAnsi="Arial Narrow"/>
            <w:sz w:val="22"/>
            <w:szCs w:val="22"/>
          </w:rPr>
          <w:delText xml:space="preserve"> </w:delText>
        </w:r>
        <w:bookmarkStart w:id="1" w:name="_GoBack"/>
        <w:r w:rsidR="0013191C" w:rsidRPr="00B5783D" w:rsidDel="00E77D81">
          <w:rPr>
            <w:rFonts w:ascii="Arial Narrow" w:hAnsi="Arial Narrow"/>
            <w:sz w:val="22"/>
            <w:szCs w:val="22"/>
          </w:rPr>
          <w:delText>Fond</w:delText>
        </w:r>
        <w:bookmarkEnd w:id="1"/>
        <w:r w:rsidR="004F5089" w:rsidRPr="00B5783D" w:rsidDel="00E77D81">
          <w:rPr>
            <w:rFonts w:ascii="Arial Narrow" w:hAnsi="Arial Narrow"/>
            <w:sz w:val="22"/>
            <w:szCs w:val="22"/>
          </w:rPr>
          <w:delText>ov</w:delText>
        </w:r>
        <w:r w:rsidR="0013191C" w:rsidRPr="00B5783D" w:rsidDel="00E77D81">
          <w:rPr>
            <w:rFonts w:ascii="Arial Narrow" w:hAnsi="Arial Narrow"/>
            <w:sz w:val="22"/>
            <w:szCs w:val="22"/>
          </w:rPr>
          <w:delText xml:space="preserve"> pre oblasť vnútorných záležitostí</w:delText>
        </w:r>
        <w:r w:rsidR="00343DDF" w:rsidRPr="00B5783D" w:rsidDel="00E77D81">
          <w:rPr>
            <w:rFonts w:ascii="Arial Narrow" w:hAnsi="Arial Narrow"/>
            <w:sz w:val="22"/>
            <w:szCs w:val="22"/>
          </w:rPr>
          <w:delText>, kód projektu SK 2017 ISF SC5/NC2/A3/P1</w:delText>
        </w:r>
      </w:del>
      <w:r w:rsidR="00487DF6" w:rsidRPr="00B5783D">
        <w:rPr>
          <w:rFonts w:ascii="Arial Narrow" w:hAnsi="Arial Narrow"/>
          <w:sz w:val="22"/>
          <w:szCs w:val="22"/>
        </w:rPr>
        <w:t xml:space="preserve">. </w:t>
      </w:r>
      <w:r w:rsidRPr="00B5783D">
        <w:rPr>
          <w:rFonts w:ascii="Arial Narrow" w:hAnsi="Arial Narrow"/>
          <w:sz w:val="22"/>
          <w:szCs w:val="22"/>
        </w:rPr>
        <w:t>V prípade</w:t>
      </w:r>
      <w:r w:rsidRPr="008F0917">
        <w:rPr>
          <w:rFonts w:ascii="Arial Narrow" w:hAnsi="Arial Narrow"/>
          <w:sz w:val="22"/>
          <w:szCs w:val="22"/>
        </w:rPr>
        <w:t xml:space="preserve">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6CAF0F88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DB7A1A">
        <w:rPr>
          <w:rFonts w:ascii="Arial Narrow" w:hAnsi="Arial Narrow"/>
          <w:sz w:val="22"/>
          <w:szCs w:val="22"/>
          <w:highlight w:val="yellow"/>
        </w:rPr>
        <w:t xml:space="preserve">je </w:t>
      </w:r>
      <w:r w:rsidR="00D04E30">
        <w:rPr>
          <w:rFonts w:ascii="Arial Narrow" w:hAnsi="Arial Narrow"/>
          <w:b/>
          <w:sz w:val="22"/>
          <w:szCs w:val="22"/>
          <w:highlight w:val="yellow"/>
        </w:rPr>
        <w:t>tridsaťšesť</w:t>
      </w:r>
      <w:r w:rsidR="00D04E30" w:rsidRPr="00DB7A1A">
        <w:rPr>
          <w:rFonts w:ascii="Arial Narrow" w:hAnsi="Arial Narrow"/>
          <w:b/>
          <w:sz w:val="22"/>
          <w:szCs w:val="22"/>
          <w:highlight w:val="yellow"/>
        </w:rPr>
        <w:t xml:space="preserve"> 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>(</w:t>
      </w:r>
      <w:r w:rsidR="00D04E30">
        <w:rPr>
          <w:rFonts w:ascii="Arial Narrow" w:hAnsi="Arial Narrow"/>
          <w:b/>
          <w:sz w:val="22"/>
          <w:szCs w:val="22"/>
          <w:highlight w:val="yellow"/>
        </w:rPr>
        <w:t>36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>)  mesiacov</w:t>
      </w:r>
      <w:r w:rsidR="00595165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DB7A1A">
        <w:rPr>
          <w:rFonts w:ascii="Arial Narrow" w:hAnsi="Arial Narrow"/>
          <w:sz w:val="22"/>
          <w:szCs w:val="22"/>
        </w:rPr>
        <w:t>.</w:t>
      </w:r>
    </w:p>
    <w:p w14:paraId="4F3658D5" w14:textId="477D0650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06754A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DD17C56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E0600D">
        <w:rPr>
          <w:rFonts w:ascii="Arial Narrow" w:hAnsi="Arial Narrow" w:cs="Calibri"/>
          <w:sz w:val="22"/>
          <w:szCs w:val="22"/>
        </w:rPr>
        <w:t xml:space="preserve">,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 xml:space="preserve"> a </w:t>
      </w:r>
      <w:r w:rsidR="003E1B04">
        <w:rPr>
          <w:rFonts w:ascii="Arial Narrow" w:hAnsi="Arial Narrow" w:cs="Calibri"/>
          <w:sz w:val="22"/>
          <w:szCs w:val="22"/>
        </w:rPr>
        <w:t>konfigurácie</w:t>
      </w:r>
      <w:r w:rsidR="002B073C">
        <w:rPr>
          <w:rFonts w:ascii="Arial Narrow" w:hAnsi="Arial Narrow" w:cs="Calibri"/>
          <w:sz w:val="22"/>
          <w:szCs w:val="22"/>
        </w:rPr>
        <w:t xml:space="preserve"> infraštruktúry.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predmetu zákazky zabezpečiť vykonanie </w:t>
      </w:r>
      <w:r w:rsidR="00C90A05" w:rsidRPr="00B5783D">
        <w:rPr>
          <w:rFonts w:ascii="Arial Narrow" w:hAnsi="Arial Narrow" w:cs="Calibri"/>
          <w:sz w:val="22"/>
          <w:szCs w:val="22"/>
        </w:rPr>
        <w:t>opravy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vád</w:t>
      </w:r>
      <w:r w:rsidR="00C90A05" w:rsidRPr="00B5783D">
        <w:rPr>
          <w:rFonts w:ascii="Arial Narrow" w:hAnsi="Arial Narrow" w:cs="Calibri"/>
          <w:sz w:val="22"/>
          <w:szCs w:val="22"/>
        </w:rPr>
        <w:t xml:space="preserve"> u Kupujúceho </w:t>
      </w:r>
      <w:r w:rsidR="002B073C" w:rsidRPr="00B5783D">
        <w:rPr>
          <w:rFonts w:ascii="Arial Narrow" w:hAnsi="Arial Narrow" w:cs="Calibri"/>
          <w:sz w:val="22"/>
          <w:szCs w:val="22"/>
        </w:rPr>
        <w:t>najneskôr nasledujúci pracovný deň od uplatnenia reklamácie vady podľa bodu 6.6 tohto článku</w:t>
      </w:r>
      <w:r w:rsidR="00EE25A2" w:rsidRPr="00B5783D">
        <w:rPr>
          <w:rFonts w:ascii="Arial Narrow" w:hAnsi="Arial Narrow" w:cs="Calibri"/>
          <w:sz w:val="22"/>
          <w:szCs w:val="22"/>
        </w:rPr>
        <w:t xml:space="preserve"> (ďalej len „servisná odozva“)</w:t>
      </w:r>
      <w:r w:rsidR="00595165" w:rsidRPr="00B5783D">
        <w:rPr>
          <w:rFonts w:ascii="Arial Narrow" w:hAnsi="Arial Narrow" w:cs="Calibri"/>
          <w:sz w:val="22"/>
          <w:szCs w:val="22"/>
        </w:rPr>
        <w:t>.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Odstránenie</w:t>
      </w:r>
      <w:r w:rsidR="003E1B04">
        <w:rPr>
          <w:rFonts w:ascii="Arial Narrow" w:hAnsi="Arial Narrow" w:cs="Calibri"/>
          <w:sz w:val="22"/>
          <w:szCs w:val="22"/>
        </w:rPr>
        <w:t xml:space="preserve"> vád sa vykoná u Kupujúceho, </w:t>
      </w:r>
      <w:r w:rsidR="003E1B04" w:rsidRPr="009E733C">
        <w:rPr>
          <w:rFonts w:ascii="Arial Narrow" w:hAnsi="Arial Narrow" w:cs="Calibri"/>
          <w:sz w:val="22"/>
          <w:szCs w:val="22"/>
        </w:rPr>
        <w:t>a to v mieste uvedenom v Prílohe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595165">
        <w:rPr>
          <w:rFonts w:ascii="Arial Narrow" w:hAnsi="Arial Narrow" w:cs="Calibri"/>
          <w:sz w:val="22"/>
          <w:szCs w:val="22"/>
        </w:rPr>
        <w:t xml:space="preserve">, </w:t>
      </w:r>
      <w:r w:rsidR="00E0600D">
        <w:rPr>
          <w:rFonts w:ascii="Arial Narrow" w:hAnsi="Arial Narrow" w:cs="Calibri"/>
          <w:sz w:val="22"/>
          <w:szCs w:val="22"/>
        </w:rPr>
        <w:t>inštalácie a konfigurácie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14E91B3E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84B6C2B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7944002B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251326">
        <w:rPr>
          <w:rFonts w:ascii="Arial Narrow" w:hAnsi="Arial Narrow" w:cs="Calibri"/>
          <w:sz w:val="24"/>
          <w:szCs w:val="24"/>
        </w:rPr>
        <w:t xml:space="preserve">e)   </w:t>
      </w:r>
      <w:r w:rsidRPr="00B330E4">
        <w:rPr>
          <w:rFonts w:ascii="Arial Narrow" w:hAnsi="Arial Narrow" w:cs="Calibri"/>
          <w:sz w:val="22"/>
          <w:szCs w:val="24"/>
        </w:rPr>
        <w:t>v prípade nepravdivosti vyhlásenia Predávajúceho, ktoré je uvedené v</w:t>
      </w:r>
      <w:r w:rsidR="00BE7201">
        <w:rPr>
          <w:rFonts w:ascii="Arial Narrow" w:hAnsi="Arial Narrow" w:cs="Calibri"/>
          <w:sz w:val="22"/>
          <w:szCs w:val="24"/>
        </w:rPr>
        <w:t xml:space="preserve"> čl. IV </w:t>
      </w:r>
      <w:r w:rsidRPr="00B330E4">
        <w:rPr>
          <w:rFonts w:ascii="Arial Narrow" w:hAnsi="Arial Narrow" w:cs="Calibri"/>
          <w:sz w:val="22"/>
          <w:szCs w:val="24"/>
        </w:rPr>
        <w:t xml:space="preserve">bod 4.13.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12E8BAFD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784896">
        <w:rPr>
          <w:rFonts w:ascii="Arial Narrow" w:hAnsi="Arial Narrow" w:cs="Calibri"/>
          <w:sz w:val="22"/>
          <w:szCs w:val="22"/>
          <w:lang w:val="sk-SK"/>
        </w:rPr>
        <w:t xml:space="preserve"> uvedenej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441291BF" w:rsidR="009A1FB0" w:rsidRPr="008B52E6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8B52E6">
        <w:rPr>
          <w:rFonts w:ascii="Arial Narrow" w:hAnsi="Arial Narrow"/>
          <w:sz w:val="22"/>
        </w:rPr>
        <w:t xml:space="preserve">Táto zmluva nadobúda platnosť dňom jej podpisu obidvoma zmluvnými stranami. Táto zmluva nadobudne účinnosť až po schválení verejného obstarávania v rámci kontroly, </w:t>
      </w:r>
      <w:proofErr w:type="spellStart"/>
      <w:r w:rsidRPr="008B52E6">
        <w:rPr>
          <w:rFonts w:ascii="Arial Narrow" w:hAnsi="Arial Narrow"/>
          <w:sz w:val="22"/>
        </w:rPr>
        <w:t>t.j</w:t>
      </w:r>
      <w:proofErr w:type="spellEnd"/>
      <w:r w:rsidRPr="008B52E6">
        <w:rPr>
          <w:rFonts w:ascii="Arial Narrow" w:hAnsi="Arial Narrow"/>
          <w:sz w:val="22"/>
        </w:rPr>
        <w:t xml:space="preserve">. doručením správy z kontroly </w:t>
      </w:r>
      <w:r w:rsidR="00B66340" w:rsidRPr="008B52E6">
        <w:rPr>
          <w:rFonts w:ascii="Arial Narrow" w:hAnsi="Arial Narrow"/>
          <w:sz w:val="22"/>
          <w:lang w:val="sk-SK"/>
        </w:rPr>
        <w:t>verejného obstarávania</w:t>
      </w:r>
      <w:r w:rsidRPr="008B52E6">
        <w:rPr>
          <w:rFonts w:ascii="Arial Narrow" w:hAnsi="Arial Narrow"/>
          <w:sz w:val="22"/>
        </w:rPr>
        <w:t xml:space="preserve"> kupujúcemu </w:t>
      </w:r>
      <w:r w:rsidRPr="008B52E6">
        <w:rPr>
          <w:rFonts w:ascii="Arial Narrow" w:hAnsi="Arial Narrow"/>
          <w:sz w:val="22"/>
          <w:lang w:val="sk-SK"/>
        </w:rPr>
        <w:t>s vyhlásením, že počas kontroly verejného obstarávania nebolo zistené porušenie princípov a postupov verejného obstarávania definovaných právnymi predpismi EÚ a SR pre verejné obstarávanie. V opačnom prípade má kupujúci právo odstúpiť od zmluvy, pričom toto jednostranné odstúpenie nezakladá žiadne právo predávajúceho na plnenie nákladov spojených s týmto verejným obstarávaním. Táto zmluva za</w:t>
      </w:r>
      <w:r w:rsidRPr="008B52E6">
        <w:rPr>
          <w:rFonts w:ascii="Arial Narrow" w:hAnsi="Arial Narrow"/>
          <w:sz w:val="22"/>
        </w:rPr>
        <w:t xml:space="preserve">roveň nadobudne účinnosť </w:t>
      </w:r>
      <w:r w:rsidR="00DD3C6F" w:rsidRPr="008B52E6">
        <w:rPr>
          <w:rFonts w:ascii="Arial Narrow" w:hAnsi="Arial Narrow"/>
          <w:sz w:val="22"/>
          <w:lang w:val="sk-SK"/>
        </w:rPr>
        <w:t xml:space="preserve"> za splnenia podmienky v druhej vete tohto bodu zmluvy najskôr </w:t>
      </w:r>
      <w:r w:rsidRPr="008B52E6">
        <w:rPr>
          <w:rFonts w:ascii="Arial Narrow" w:hAnsi="Arial Narrow"/>
          <w:sz w:val="22"/>
        </w:rPr>
        <w:t xml:space="preserve">až dňom nasledujúcim po dni jej zverejnenia </w:t>
      </w:r>
      <w:r w:rsidRPr="008B52E6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546/2010 </w:t>
      </w:r>
      <w:proofErr w:type="spellStart"/>
      <w:r w:rsidRPr="008B52E6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8B52E6">
        <w:rPr>
          <w:rFonts w:ascii="Arial Narrow" w:hAnsi="Arial Narrow" w:cs="Calibri"/>
          <w:sz w:val="22"/>
          <w:szCs w:val="22"/>
          <w:lang w:val="sk-SK"/>
        </w:rPr>
        <w:t>., ktorým sa dopĺňa zákon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40/1964 Zb. Občiansky zákonník v znení neskorších predpisov, a ktorými sa menia a doplňujú niektoré zákony. </w:t>
      </w:r>
      <w:r w:rsidRPr="008B52E6">
        <w:rPr>
          <w:rFonts w:ascii="Arial Narrow" w:hAnsi="Arial Narrow"/>
          <w:sz w:val="22"/>
        </w:rPr>
        <w:t>Zverejnenie zmluvy v Centrálnom registri zmlúv zabezpečí kupujúci</w:t>
      </w:r>
      <w:r w:rsidRPr="008B52E6">
        <w:rPr>
          <w:rFonts w:ascii="Arial Narrow" w:hAnsi="Arial Narrow"/>
          <w:sz w:val="22"/>
          <w:lang w:val="sk-SK"/>
        </w:rPr>
        <w:t xml:space="preserve">.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AF4F237" w14:textId="60B5C65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45805E91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68B8B8B7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932EBB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5674852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47B50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59B7F9C" w14:textId="354ECACC" w:rsidR="00F07D52" w:rsidRPr="007A2CC0" w:rsidRDefault="00F07D52" w:rsidP="00F07D52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  <w:r w:rsidR="00D04E30">
        <w:rPr>
          <w:rFonts w:ascii="Arial Narrow" w:hAnsi="Arial Narrow"/>
          <w:sz w:val="22"/>
          <w:szCs w:val="22"/>
        </w:rPr>
        <w:tab/>
        <w:t>Zoznam subdodávateľov</w:t>
      </w:r>
    </w:p>
    <w:p w14:paraId="797B4B7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0A7B6F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F2E0027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32C8C62A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B67059C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F07D52" w:rsidRPr="007A2CC0" w14:paraId="6EC3DF4C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F0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7A2CC0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7A2CC0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8C2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BE97" w14:textId="77777777" w:rsidR="00F07D52" w:rsidRPr="007A2CC0" w:rsidRDefault="00F07D52" w:rsidP="003A1F7F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56B286B0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3F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5CE19E3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7D52" w:rsidRPr="007A2CC0" w14:paraId="6B60854A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B8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A63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5E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9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0E6617D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5136F11E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3CCFDB7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2E2BF3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4858D448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2D4A12E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2381F15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E0D130A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6A03922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BC974F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056FE4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24E87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21AB5C93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460B2A79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35695134" w14:textId="77777777" w:rsidR="00F07D52" w:rsidRDefault="00F07D52" w:rsidP="00F07D52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245D0B4A" w14:textId="77777777" w:rsidR="00F07D52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086CFBB" w14:textId="77777777" w:rsidR="00F07D52" w:rsidRPr="00DA18D3" w:rsidRDefault="00F07D52" w:rsidP="00F07D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295E3A" w:rsidRDefault="007A2CC0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7A2CC0" w:rsidRPr="00295E3A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57973" w14:textId="77777777" w:rsidR="00AC3E26" w:rsidRDefault="00AC3E26" w:rsidP="00983CE3">
      <w:r>
        <w:separator/>
      </w:r>
    </w:p>
  </w:endnote>
  <w:endnote w:type="continuationSeparator" w:id="0">
    <w:p w14:paraId="4CB96E10" w14:textId="77777777" w:rsidR="00AC3E26" w:rsidRDefault="00AC3E26" w:rsidP="00983CE3">
      <w:r>
        <w:continuationSeparator/>
      </w:r>
    </w:p>
  </w:endnote>
  <w:endnote w:type="continuationNotice" w:id="1">
    <w:p w14:paraId="6A7226D8" w14:textId="77777777" w:rsidR="00AC3E26" w:rsidRDefault="00AC3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39C8ECD8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E77D81">
          <w:rPr>
            <w:noProof/>
            <w:sz w:val="16"/>
            <w:szCs w:val="16"/>
          </w:rPr>
          <w:t>4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9D7D9" w14:textId="77777777" w:rsidR="00AC3E26" w:rsidRDefault="00AC3E26" w:rsidP="00983CE3">
      <w:r>
        <w:separator/>
      </w:r>
    </w:p>
  </w:footnote>
  <w:footnote w:type="continuationSeparator" w:id="0">
    <w:p w14:paraId="66834C0D" w14:textId="77777777" w:rsidR="00AC3E26" w:rsidRDefault="00AC3E26" w:rsidP="00983CE3">
      <w:r>
        <w:continuationSeparator/>
      </w:r>
    </w:p>
  </w:footnote>
  <w:footnote w:type="continuationNotice" w:id="1">
    <w:p w14:paraId="42284C0B" w14:textId="77777777" w:rsidR="00AC3E26" w:rsidRDefault="00AC3E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B9757CE"/>
    <w:multiLevelType w:val="hybridMultilevel"/>
    <w:tmpl w:val="70A019F0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041B001B">
      <w:start w:val="1"/>
      <w:numFmt w:val="lowerRoman"/>
      <w:lvlText w:val="%4."/>
      <w:lvlJc w:val="righ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31"/>
  </w:num>
  <w:num w:numId="6">
    <w:abstractNumId w:val="7"/>
  </w:num>
  <w:num w:numId="7">
    <w:abstractNumId w:val="15"/>
  </w:num>
  <w:num w:numId="8">
    <w:abstractNumId w:val="23"/>
  </w:num>
  <w:num w:numId="9">
    <w:abstractNumId w:val="27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8"/>
  </w:num>
  <w:num w:numId="28">
    <w:abstractNumId w:val="32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30"/>
  </w:num>
  <w:num w:numId="35">
    <w:abstractNumId w:val="10"/>
  </w:num>
  <w:num w:numId="36">
    <w:abstractNumId w:val="11"/>
  </w:num>
  <w:num w:numId="37">
    <w:abstractNumId w:val="26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42578"/>
    <w:rsid w:val="00047965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35F4A"/>
    <w:rsid w:val="00144AD6"/>
    <w:rsid w:val="00145EF0"/>
    <w:rsid w:val="00153E4C"/>
    <w:rsid w:val="0016608F"/>
    <w:rsid w:val="00173398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0322"/>
    <w:rsid w:val="001B1224"/>
    <w:rsid w:val="001B5406"/>
    <w:rsid w:val="001D0C05"/>
    <w:rsid w:val="001D1DC2"/>
    <w:rsid w:val="001E6D6C"/>
    <w:rsid w:val="001F4EE1"/>
    <w:rsid w:val="00201BBB"/>
    <w:rsid w:val="00205B5D"/>
    <w:rsid w:val="002063AF"/>
    <w:rsid w:val="00220A97"/>
    <w:rsid w:val="0022713F"/>
    <w:rsid w:val="002469E1"/>
    <w:rsid w:val="00251326"/>
    <w:rsid w:val="0025279D"/>
    <w:rsid w:val="00254FDD"/>
    <w:rsid w:val="002761BF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43DDF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4FFA"/>
    <w:rsid w:val="003D56EA"/>
    <w:rsid w:val="003D7909"/>
    <w:rsid w:val="003E1B04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61F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D77BE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385F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84896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0783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85E7C"/>
    <w:rsid w:val="008979B8"/>
    <w:rsid w:val="008A0FB1"/>
    <w:rsid w:val="008A227E"/>
    <w:rsid w:val="008A3759"/>
    <w:rsid w:val="008A46B0"/>
    <w:rsid w:val="008A5BD6"/>
    <w:rsid w:val="008B247C"/>
    <w:rsid w:val="008B47C9"/>
    <w:rsid w:val="008B52E6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02F48"/>
    <w:rsid w:val="00910793"/>
    <w:rsid w:val="00913EA3"/>
    <w:rsid w:val="0091435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311"/>
    <w:rsid w:val="00A40AA5"/>
    <w:rsid w:val="00A45CAC"/>
    <w:rsid w:val="00A46120"/>
    <w:rsid w:val="00A46ACF"/>
    <w:rsid w:val="00A500AC"/>
    <w:rsid w:val="00A50148"/>
    <w:rsid w:val="00A512B7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3E26"/>
    <w:rsid w:val="00AC67C2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153DE"/>
    <w:rsid w:val="00B330E4"/>
    <w:rsid w:val="00B33C17"/>
    <w:rsid w:val="00B3716D"/>
    <w:rsid w:val="00B51C52"/>
    <w:rsid w:val="00B52AB5"/>
    <w:rsid w:val="00B53CD5"/>
    <w:rsid w:val="00B567E7"/>
    <w:rsid w:val="00B5783D"/>
    <w:rsid w:val="00B60143"/>
    <w:rsid w:val="00B61FB3"/>
    <w:rsid w:val="00B65369"/>
    <w:rsid w:val="00B66340"/>
    <w:rsid w:val="00B71752"/>
    <w:rsid w:val="00B86930"/>
    <w:rsid w:val="00B94594"/>
    <w:rsid w:val="00BA1A70"/>
    <w:rsid w:val="00BA1AB6"/>
    <w:rsid w:val="00BA2865"/>
    <w:rsid w:val="00BA50F2"/>
    <w:rsid w:val="00BB2CBB"/>
    <w:rsid w:val="00BB3C12"/>
    <w:rsid w:val="00BB427D"/>
    <w:rsid w:val="00BD0026"/>
    <w:rsid w:val="00BD7F9F"/>
    <w:rsid w:val="00BE46CE"/>
    <w:rsid w:val="00BE4CC5"/>
    <w:rsid w:val="00BE7201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EF7"/>
    <w:rsid w:val="00CD5822"/>
    <w:rsid w:val="00CE08EF"/>
    <w:rsid w:val="00CE13E9"/>
    <w:rsid w:val="00CE6372"/>
    <w:rsid w:val="00CF1C9B"/>
    <w:rsid w:val="00CF4895"/>
    <w:rsid w:val="00D04E30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B7A1A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77D81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C7273"/>
    <w:rsid w:val="00FD2659"/>
    <w:rsid w:val="00FD2A79"/>
    <w:rsid w:val="00FD4B02"/>
    <w:rsid w:val="00FD7986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91CA9F2-8885-4C44-8D9D-73BAE0B1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3601</Words>
  <Characters>20528</Characters>
  <Application>Microsoft Office Word</Application>
  <DocSecurity>0</DocSecurity>
  <Lines>171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Martina Hlavová</cp:lastModifiedBy>
  <cp:revision>3</cp:revision>
  <cp:lastPrinted>2020-06-23T09:14:00Z</cp:lastPrinted>
  <dcterms:created xsi:type="dcterms:W3CDTF">2023-02-14T12:09:00Z</dcterms:created>
  <dcterms:modified xsi:type="dcterms:W3CDTF">2023-02-14T12:14:00Z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